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FE49D" w14:textId="77777777" w:rsidR="00ED2083" w:rsidRPr="003A785A" w:rsidRDefault="00ED2083">
      <w:pPr>
        <w:rPr>
          <w:rFonts w:ascii="Times New Roman" w:hAnsi="Times New Roman" w:cs="Times New Roman"/>
          <w:sz w:val="20"/>
          <w:szCs w:val="20"/>
        </w:rPr>
      </w:pPr>
      <w:bookmarkStart w:id="0" w:name="_GoBack"/>
      <w:bookmarkEnd w:id="0"/>
    </w:p>
    <w:p w14:paraId="2EAFE49E" w14:textId="30B669ED" w:rsidR="009C4BC4" w:rsidRPr="003A785A" w:rsidRDefault="009C4BC4">
      <w:pPr>
        <w:rPr>
          <w:rFonts w:ascii="Times New Roman" w:hAnsi="Times New Roman" w:cs="Times New Roman"/>
          <w:b/>
          <w:bCs/>
          <w:sz w:val="20"/>
          <w:szCs w:val="20"/>
        </w:rPr>
      </w:pPr>
      <w:r w:rsidRPr="003A785A">
        <w:rPr>
          <w:rFonts w:ascii="Times New Roman" w:hAnsi="Times New Roman" w:cs="Times New Roman"/>
          <w:b/>
          <w:bCs/>
          <w:sz w:val="20"/>
          <w:szCs w:val="20"/>
        </w:rPr>
        <w:t>Annex I</w:t>
      </w:r>
      <w:ins w:id="1" w:author="Author">
        <w:r w:rsidR="005242E7">
          <w:rPr>
            <w:rFonts w:ascii="Times New Roman" w:hAnsi="Times New Roman" w:cs="Times New Roman"/>
            <w:b/>
            <w:bCs/>
            <w:sz w:val="20"/>
            <w:szCs w:val="20"/>
          </w:rPr>
          <w:t>V</w:t>
        </w:r>
      </w:ins>
      <w:del w:id="2" w:author="Author">
        <w:r w:rsidRPr="003A785A" w:rsidDel="005242E7">
          <w:rPr>
            <w:rFonts w:ascii="Times New Roman" w:hAnsi="Times New Roman" w:cs="Times New Roman"/>
            <w:b/>
            <w:bCs/>
            <w:sz w:val="20"/>
            <w:szCs w:val="20"/>
          </w:rPr>
          <w:delText>I</w:delText>
        </w:r>
      </w:del>
    </w:p>
    <w:p w14:paraId="2EAFE49F" w14:textId="77777777" w:rsidR="00ED2083" w:rsidRPr="003A785A" w:rsidRDefault="00ED2083">
      <w:pPr>
        <w:rPr>
          <w:rFonts w:ascii="Times New Roman" w:hAnsi="Times New Roman" w:cs="Times New Roman"/>
          <w:b/>
          <w:bCs/>
          <w:sz w:val="20"/>
          <w:szCs w:val="20"/>
        </w:rPr>
      </w:pPr>
      <w:r w:rsidRPr="003A785A">
        <w:rPr>
          <w:rFonts w:ascii="Times New Roman" w:hAnsi="Times New Roman" w:cs="Times New Roman"/>
          <w:b/>
          <w:bCs/>
          <w:sz w:val="20"/>
          <w:szCs w:val="20"/>
        </w:rPr>
        <w:t>S.02.03</w:t>
      </w:r>
      <w:r w:rsidR="007B080D" w:rsidRPr="003A785A">
        <w:rPr>
          <w:rFonts w:ascii="Times New Roman" w:hAnsi="Times New Roman" w:cs="Times New Roman"/>
          <w:b/>
          <w:bCs/>
          <w:sz w:val="20"/>
          <w:szCs w:val="20"/>
        </w:rPr>
        <w:t>.</w:t>
      </w:r>
      <w:r w:rsidRPr="003A785A">
        <w:rPr>
          <w:rFonts w:ascii="Times New Roman" w:hAnsi="Times New Roman" w:cs="Times New Roman"/>
          <w:b/>
          <w:bCs/>
          <w:sz w:val="20"/>
          <w:szCs w:val="20"/>
        </w:rPr>
        <w:t xml:space="preserve"> - Additional branch Balance Sheet information</w:t>
      </w:r>
    </w:p>
    <w:p w14:paraId="2EAFE4A0" w14:textId="77777777" w:rsidR="007B080D" w:rsidRPr="003A785A" w:rsidRDefault="007B080D" w:rsidP="007B080D">
      <w:pPr>
        <w:rPr>
          <w:rFonts w:ascii="Times New Roman" w:hAnsi="Times New Roman" w:cs="Times New Roman"/>
          <w:b/>
          <w:bCs/>
          <w:sz w:val="20"/>
          <w:szCs w:val="20"/>
        </w:rPr>
      </w:pPr>
      <w:r w:rsidRPr="003A785A">
        <w:rPr>
          <w:rFonts w:ascii="Times New Roman" w:hAnsi="Times New Roman" w:cs="Times New Roman"/>
          <w:b/>
          <w:bCs/>
          <w:sz w:val="20"/>
          <w:szCs w:val="20"/>
        </w:rPr>
        <w:t>General comments:</w:t>
      </w:r>
    </w:p>
    <w:p w14:paraId="2EAFE4A1" w14:textId="77777777" w:rsidR="007B080D" w:rsidRPr="003A785A" w:rsidRDefault="007B080D" w:rsidP="007B080D">
      <w:pPr>
        <w:jc w:val="both"/>
        <w:rPr>
          <w:rFonts w:ascii="Times New Roman" w:hAnsi="Times New Roman" w:cs="Times New Roman"/>
          <w:sz w:val="20"/>
          <w:szCs w:val="20"/>
        </w:rPr>
      </w:pPr>
      <w:r w:rsidRPr="003A785A">
        <w:rPr>
          <w:rFonts w:ascii="Times New Roman" w:hAnsi="Times New Roman" w:cs="Times New Roman"/>
          <w:sz w:val="20"/>
          <w:szCs w:val="20"/>
        </w:rPr>
        <w:t>This Annex contains additional instructions in relation to the templates included in Annex III of this Guideline. The first column of the next table identifies the items to be reported by identifying the columns and lines as showed in the template in Annex III.</w:t>
      </w:r>
    </w:p>
    <w:p w14:paraId="2EAFE4A2" w14:textId="77777777" w:rsidR="00E91985" w:rsidRPr="003A785A" w:rsidRDefault="00E91985" w:rsidP="00E91985">
      <w:pPr>
        <w:jc w:val="both"/>
        <w:rPr>
          <w:rFonts w:ascii="Times New Roman" w:hAnsi="Times New Roman" w:cs="Times New Roman"/>
          <w:sz w:val="20"/>
          <w:szCs w:val="20"/>
        </w:rPr>
      </w:pPr>
      <w:r w:rsidRPr="003A785A">
        <w:rPr>
          <w:rFonts w:ascii="Times New Roman" w:hAnsi="Times New Roman" w:cs="Times New Roman"/>
          <w:sz w:val="20"/>
          <w:szCs w:val="20"/>
        </w:rPr>
        <w:t>This annex relates to annual submission of information for third countries branches.</w:t>
      </w:r>
    </w:p>
    <w:tbl>
      <w:tblPr>
        <w:tblW w:w="14843" w:type="dxa"/>
        <w:tblInd w:w="108" w:type="dxa"/>
        <w:tblLook w:val="04A0" w:firstRow="1" w:lastRow="0" w:firstColumn="1" w:lastColumn="0" w:noHBand="0" w:noVBand="1"/>
      </w:tblPr>
      <w:tblGrid>
        <w:gridCol w:w="1279"/>
        <w:gridCol w:w="139"/>
        <w:gridCol w:w="2363"/>
        <w:gridCol w:w="5291"/>
        <w:gridCol w:w="2951"/>
        <w:gridCol w:w="675"/>
        <w:gridCol w:w="1552"/>
        <w:gridCol w:w="593"/>
      </w:tblGrid>
      <w:tr w:rsidR="00ED2083" w:rsidRPr="003A785A" w14:paraId="2EAFE4A5" w14:textId="77777777" w:rsidTr="00DC359B">
        <w:trPr>
          <w:trHeight w:val="315"/>
        </w:trPr>
        <w:tc>
          <w:tcPr>
            <w:tcW w:w="1279" w:type="dxa"/>
            <w:tcBorders>
              <w:top w:val="nil"/>
              <w:left w:val="nil"/>
              <w:bottom w:val="nil"/>
              <w:right w:val="nil"/>
            </w:tcBorders>
            <w:shd w:val="clear" w:color="auto" w:fill="auto"/>
            <w:noWrap/>
            <w:vAlign w:val="bottom"/>
          </w:tcPr>
          <w:p w14:paraId="2EAFE4A3"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3564" w:type="dxa"/>
            <w:gridSpan w:val="7"/>
            <w:tcBorders>
              <w:top w:val="nil"/>
              <w:left w:val="nil"/>
              <w:bottom w:val="nil"/>
              <w:right w:val="nil"/>
            </w:tcBorders>
            <w:shd w:val="clear" w:color="auto" w:fill="auto"/>
            <w:noWrap/>
            <w:vAlign w:val="center"/>
          </w:tcPr>
          <w:p w14:paraId="2EAFE4A4" w14:textId="77777777" w:rsidR="00ED2083" w:rsidRPr="003A785A" w:rsidRDefault="00ED2083" w:rsidP="00ED2083">
            <w:pPr>
              <w:spacing w:after="0" w:line="240" w:lineRule="auto"/>
              <w:rPr>
                <w:rFonts w:ascii="Times New Roman" w:eastAsia="Times New Roman" w:hAnsi="Times New Roman" w:cs="Times New Roman"/>
                <w:b/>
                <w:bCs/>
                <w:color w:val="000000"/>
                <w:sz w:val="20"/>
                <w:szCs w:val="20"/>
                <w:lang w:eastAsia="en-GB"/>
              </w:rPr>
            </w:pPr>
          </w:p>
        </w:tc>
      </w:tr>
      <w:tr w:rsidR="00451F7A" w:rsidRPr="003A785A" w14:paraId="2EAFE4A9" w14:textId="77777777" w:rsidTr="009C4BC4">
        <w:trPr>
          <w:gridAfter w:val="4"/>
          <w:wAfter w:w="5771" w:type="dxa"/>
          <w:trHeight w:val="246"/>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EAFE4A6" w14:textId="77777777" w:rsidR="00451F7A" w:rsidRPr="003A785A" w:rsidRDefault="00451F7A" w:rsidP="00544D5B">
            <w:pPr>
              <w:spacing w:after="0" w:line="240" w:lineRule="auto"/>
              <w:rPr>
                <w:rFonts w:ascii="Times New Roman" w:eastAsia="Times New Roman" w:hAnsi="Times New Roman" w:cs="Times New Roman"/>
                <w:b/>
                <w:color w:val="000000"/>
                <w:sz w:val="20"/>
                <w:szCs w:val="20"/>
                <w:lang w:eastAsia="en-GB"/>
              </w:rPr>
            </w:pPr>
            <w:r w:rsidRPr="003A785A">
              <w:rPr>
                <w:rFonts w:ascii="Times New Roman" w:hAnsi="Times New Roman" w:cs="Times New Roman"/>
                <w:b/>
              </w:rPr>
              <w:t xml:space="preserve"> </w:t>
            </w:r>
          </w:p>
        </w:tc>
        <w:tc>
          <w:tcPr>
            <w:tcW w:w="2363" w:type="dxa"/>
            <w:tcBorders>
              <w:top w:val="single" w:sz="4" w:space="0" w:color="auto"/>
              <w:left w:val="nil"/>
              <w:bottom w:val="single" w:sz="4" w:space="0" w:color="auto"/>
              <w:right w:val="single" w:sz="4" w:space="0" w:color="auto"/>
            </w:tcBorders>
            <w:shd w:val="clear" w:color="auto" w:fill="auto"/>
          </w:tcPr>
          <w:p w14:paraId="2EAFE4A7" w14:textId="77777777" w:rsidR="00451F7A" w:rsidRPr="003A785A" w:rsidRDefault="00451F7A" w:rsidP="007B080D">
            <w:pPr>
              <w:spacing w:after="0" w:line="240" w:lineRule="auto"/>
              <w:rPr>
                <w:rFonts w:ascii="Times New Roman" w:eastAsia="Times New Roman" w:hAnsi="Times New Roman" w:cs="Times New Roman"/>
                <w:b/>
                <w:color w:val="000000"/>
                <w:sz w:val="20"/>
                <w:szCs w:val="20"/>
                <w:lang w:eastAsia="en-GB"/>
              </w:rPr>
            </w:pPr>
            <w:r w:rsidRPr="003A785A">
              <w:rPr>
                <w:rFonts w:ascii="Times New Roman" w:hAnsi="Times New Roman" w:cs="Times New Roman"/>
                <w:b/>
              </w:rPr>
              <w:t>ITEM</w:t>
            </w:r>
          </w:p>
        </w:tc>
        <w:tc>
          <w:tcPr>
            <w:tcW w:w="5291" w:type="dxa"/>
            <w:tcBorders>
              <w:top w:val="single" w:sz="4" w:space="0" w:color="auto"/>
              <w:left w:val="nil"/>
              <w:bottom w:val="single" w:sz="4" w:space="0" w:color="auto"/>
              <w:right w:val="single" w:sz="4" w:space="0" w:color="auto"/>
            </w:tcBorders>
            <w:shd w:val="clear" w:color="auto" w:fill="auto"/>
          </w:tcPr>
          <w:p w14:paraId="2EAFE4A8" w14:textId="77777777" w:rsidR="00451F7A" w:rsidRPr="003A785A" w:rsidRDefault="00451F7A" w:rsidP="007B080D">
            <w:pPr>
              <w:spacing w:after="0" w:line="240" w:lineRule="auto"/>
              <w:rPr>
                <w:rFonts w:ascii="Times New Roman" w:eastAsia="Times New Roman" w:hAnsi="Times New Roman" w:cs="Times New Roman"/>
                <w:b/>
                <w:color w:val="000000"/>
                <w:sz w:val="20"/>
                <w:szCs w:val="20"/>
                <w:lang w:eastAsia="en-GB"/>
              </w:rPr>
            </w:pPr>
            <w:r w:rsidRPr="003A785A">
              <w:rPr>
                <w:rFonts w:ascii="Times New Roman" w:hAnsi="Times New Roman" w:cs="Times New Roman"/>
                <w:b/>
              </w:rPr>
              <w:t>INSTRUCTIONS</w:t>
            </w:r>
          </w:p>
        </w:tc>
      </w:tr>
      <w:tr w:rsidR="00451F7A" w:rsidRPr="003A785A" w14:paraId="2EAFE4AB" w14:textId="77777777" w:rsidTr="009C4BC4">
        <w:trPr>
          <w:gridAfter w:val="4"/>
          <w:wAfter w:w="5771" w:type="dxa"/>
          <w:trHeight w:val="391"/>
        </w:trPr>
        <w:tc>
          <w:tcPr>
            <w:tcW w:w="90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AFE4AA" w14:textId="77777777" w:rsidR="00451F7A" w:rsidRPr="003A785A" w:rsidRDefault="00451F7A" w:rsidP="007B080D">
            <w:pPr>
              <w:spacing w:after="0" w:line="240" w:lineRule="auto"/>
              <w:rPr>
                <w:rFonts w:ascii="Times New Roman" w:eastAsia="Times New Roman" w:hAnsi="Times New Roman" w:cs="Times New Roman"/>
                <w:b/>
                <w:color w:val="000000"/>
                <w:sz w:val="20"/>
                <w:szCs w:val="20"/>
                <w:lang w:eastAsia="en-GB"/>
              </w:rPr>
            </w:pPr>
            <w:r w:rsidRPr="003A785A">
              <w:rPr>
                <w:rFonts w:ascii="Times New Roman" w:eastAsia="Times New Roman" w:hAnsi="Times New Roman" w:cs="Times New Roman"/>
                <w:b/>
                <w:color w:val="000000"/>
                <w:sz w:val="20"/>
                <w:szCs w:val="20"/>
                <w:lang w:eastAsia="en-GB"/>
              </w:rPr>
              <w:t>List of encumbered assets</w:t>
            </w:r>
          </w:p>
        </w:tc>
      </w:tr>
      <w:tr w:rsidR="007B080D" w:rsidRPr="003A785A" w14:paraId="2EAFE4B3" w14:textId="77777777" w:rsidTr="00DC359B">
        <w:trPr>
          <w:gridAfter w:val="1"/>
          <w:wAfter w:w="593" w:type="dxa"/>
          <w:trHeight w:val="83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FE4AC" w14:textId="77777777" w:rsidR="007B080D" w:rsidRPr="003A785A" w:rsidRDefault="007B080D" w:rsidP="00544D5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C0010</w:t>
            </w:r>
          </w:p>
        </w:tc>
        <w:tc>
          <w:tcPr>
            <w:tcW w:w="2363" w:type="dxa"/>
            <w:tcBorders>
              <w:top w:val="single" w:sz="4" w:space="0" w:color="auto"/>
              <w:left w:val="nil"/>
              <w:bottom w:val="single" w:sz="4" w:space="0" w:color="auto"/>
              <w:right w:val="single" w:sz="4" w:space="0" w:color="auto"/>
            </w:tcBorders>
            <w:shd w:val="clear" w:color="auto" w:fill="auto"/>
            <w:vAlign w:val="center"/>
          </w:tcPr>
          <w:p w14:paraId="2EAFE4AD" w14:textId="77777777" w:rsidR="007B080D" w:rsidRPr="003A785A" w:rsidRDefault="007B080D" w:rsidP="007B080D">
            <w:pPr>
              <w:spacing w:after="0" w:line="240" w:lineRule="auto"/>
              <w:rPr>
                <w:rFonts w:ascii="Times New Roman" w:eastAsia="Times New Roman" w:hAnsi="Times New Roman" w:cs="Times New Roman"/>
                <w:color w:val="000000"/>
                <w:sz w:val="20"/>
                <w:szCs w:val="20"/>
                <w:highlight w:val="yellow"/>
                <w:lang w:eastAsia="en-GB"/>
              </w:rPr>
            </w:pPr>
            <w:r w:rsidRPr="003A785A">
              <w:rPr>
                <w:rFonts w:ascii="Times New Roman" w:eastAsia="Times New Roman" w:hAnsi="Times New Roman" w:cs="Times New Roman"/>
                <w:color w:val="000000"/>
                <w:sz w:val="20"/>
                <w:szCs w:val="20"/>
                <w:lang w:eastAsia="en-GB"/>
              </w:rPr>
              <w:t>Total assets as per balance sheet - Net value of encumbered assets</w:t>
            </w:r>
          </w:p>
        </w:tc>
        <w:tc>
          <w:tcPr>
            <w:tcW w:w="5291" w:type="dxa"/>
            <w:tcBorders>
              <w:top w:val="single" w:sz="4" w:space="0" w:color="auto"/>
              <w:left w:val="nil"/>
              <w:bottom w:val="single" w:sz="4" w:space="0" w:color="auto"/>
              <w:right w:val="single" w:sz="4" w:space="0" w:color="auto"/>
            </w:tcBorders>
            <w:shd w:val="clear" w:color="auto" w:fill="auto"/>
            <w:vAlign w:val="center"/>
          </w:tcPr>
          <w:p w14:paraId="2EAFE4AE" w14:textId="77777777" w:rsidR="007B080D" w:rsidRPr="003A785A" w:rsidRDefault="007B080D" w:rsidP="007B080D">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total amount of the asset reported as available for the branch. </w:t>
            </w:r>
          </w:p>
          <w:p w14:paraId="2EAFE4AF" w14:textId="77777777" w:rsidR="007B080D" w:rsidRPr="003A785A" w:rsidRDefault="007B080D" w:rsidP="00ED2083">
            <w:pPr>
              <w:spacing w:after="0" w:line="240" w:lineRule="auto"/>
              <w:rPr>
                <w:rFonts w:ascii="Times New Roman" w:eastAsia="Times New Roman" w:hAnsi="Times New Roman" w:cs="Times New Roman"/>
                <w:color w:val="000000"/>
                <w:sz w:val="20"/>
                <w:szCs w:val="20"/>
                <w:highlight w:val="yellow"/>
                <w:lang w:eastAsia="en-GB"/>
              </w:rPr>
            </w:pPr>
          </w:p>
        </w:tc>
        <w:tc>
          <w:tcPr>
            <w:tcW w:w="2951" w:type="dxa"/>
            <w:tcBorders>
              <w:top w:val="nil"/>
              <w:left w:val="nil"/>
              <w:bottom w:val="nil"/>
              <w:right w:val="nil"/>
            </w:tcBorders>
            <w:shd w:val="clear" w:color="auto" w:fill="auto"/>
            <w:noWrap/>
            <w:vAlign w:val="bottom"/>
          </w:tcPr>
          <w:p w14:paraId="2EAFE4B0" w14:textId="77777777" w:rsidR="007B080D" w:rsidRPr="003A785A" w:rsidRDefault="007B080D" w:rsidP="00DC359B">
            <w:pPr>
              <w:tabs>
                <w:tab w:val="left" w:pos="678"/>
              </w:tabs>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tcPr>
          <w:p w14:paraId="2EAFE4B1" w14:textId="77777777" w:rsidR="007B080D" w:rsidRPr="003A785A" w:rsidRDefault="007B080D"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tcPr>
          <w:p w14:paraId="2EAFE4B2" w14:textId="77777777" w:rsidR="007B080D" w:rsidRPr="003A785A" w:rsidRDefault="007B080D"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4BA" w14:textId="77777777" w:rsidTr="00DC359B">
        <w:trPr>
          <w:gridAfter w:val="1"/>
          <w:wAfter w:w="593" w:type="dxa"/>
          <w:trHeight w:val="168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FE4B4" w14:textId="77777777" w:rsidR="00ED2083" w:rsidRPr="003A785A" w:rsidRDefault="00AB4F46" w:rsidP="00544D5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C0020</w:t>
            </w:r>
          </w:p>
        </w:tc>
        <w:tc>
          <w:tcPr>
            <w:tcW w:w="2363" w:type="dxa"/>
            <w:tcBorders>
              <w:top w:val="single" w:sz="4" w:space="0" w:color="auto"/>
              <w:left w:val="nil"/>
              <w:bottom w:val="single" w:sz="4" w:space="0" w:color="auto"/>
              <w:right w:val="single" w:sz="4" w:space="0" w:color="auto"/>
            </w:tcBorders>
            <w:shd w:val="clear" w:color="auto" w:fill="auto"/>
            <w:vAlign w:val="center"/>
          </w:tcPr>
          <w:p w14:paraId="2EAFE4B5" w14:textId="77777777" w:rsidR="00ED2083" w:rsidRPr="003A785A" w:rsidRDefault="007B080D"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Code of encumbered assets</w:t>
            </w:r>
          </w:p>
        </w:tc>
        <w:tc>
          <w:tcPr>
            <w:tcW w:w="5291" w:type="dxa"/>
            <w:tcBorders>
              <w:top w:val="single" w:sz="4" w:space="0" w:color="auto"/>
              <w:left w:val="nil"/>
              <w:bottom w:val="single" w:sz="4" w:space="0" w:color="auto"/>
              <w:right w:val="single" w:sz="4" w:space="0" w:color="auto"/>
            </w:tcBorders>
            <w:shd w:val="clear" w:color="auto" w:fill="auto"/>
            <w:vAlign w:val="center"/>
          </w:tcPr>
          <w:p w14:paraId="2EAFE4B6" w14:textId="77777777" w:rsidR="00ED2083" w:rsidRPr="003A785A" w:rsidRDefault="007B080D"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hAnsi="Times New Roman" w:cs="Times New Roman"/>
                <w:sz w:val="20"/>
                <w:szCs w:val="20"/>
              </w:rPr>
              <w:t xml:space="preserve">Asset ID code using the following priority: </w:t>
            </w:r>
            <w:r w:rsidRPr="003A785A">
              <w:rPr>
                <w:rFonts w:ascii="Times New Roman" w:hAnsi="Times New Roman" w:cs="Times New Roman"/>
                <w:sz w:val="20"/>
                <w:szCs w:val="20"/>
              </w:rPr>
              <w:br/>
              <w:t xml:space="preserve">  - ISO 6166 code of ISIN when available</w:t>
            </w:r>
            <w:r w:rsidRPr="003A785A">
              <w:rPr>
                <w:rFonts w:ascii="Times New Roman" w:hAnsi="Times New Roman" w:cs="Times New Roman"/>
                <w:sz w:val="20"/>
                <w:szCs w:val="20"/>
              </w:rPr>
              <w:br/>
              <w:t xml:space="preserve">  - Other recognised codes (e.g.: CUSIP, Bloomberg Ticker, Reuters RIC)</w:t>
            </w:r>
            <w:r w:rsidRPr="003A785A">
              <w:rPr>
                <w:rFonts w:ascii="Times New Roman" w:hAnsi="Times New Roman" w:cs="Times New Roman"/>
                <w:sz w:val="20"/>
                <w:szCs w:val="20"/>
              </w:rPr>
              <w:br/>
              <w:t xml:space="preserve">  - Code attributed by the undertaking, when the options above are not available. This code must be consistent over time.</w:t>
            </w:r>
          </w:p>
        </w:tc>
        <w:tc>
          <w:tcPr>
            <w:tcW w:w="2951" w:type="dxa"/>
            <w:tcBorders>
              <w:top w:val="nil"/>
              <w:left w:val="nil"/>
              <w:bottom w:val="nil"/>
              <w:right w:val="nil"/>
            </w:tcBorders>
            <w:shd w:val="clear" w:color="auto" w:fill="auto"/>
            <w:noWrap/>
            <w:vAlign w:val="bottom"/>
          </w:tcPr>
          <w:p w14:paraId="2EAFE4B7"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tcPr>
          <w:p w14:paraId="2EAFE4B8"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tcPr>
          <w:p w14:paraId="2EAFE4B9"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4CB" w14:textId="77777777" w:rsidTr="00DC359B">
        <w:trPr>
          <w:gridAfter w:val="1"/>
          <w:wAfter w:w="593" w:type="dxa"/>
          <w:trHeight w:val="465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FE4BB" w14:textId="77777777"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C0030</w:t>
            </w:r>
          </w:p>
        </w:tc>
        <w:tc>
          <w:tcPr>
            <w:tcW w:w="2363" w:type="dxa"/>
            <w:tcBorders>
              <w:top w:val="single" w:sz="4" w:space="0" w:color="auto"/>
              <w:left w:val="nil"/>
              <w:bottom w:val="single" w:sz="4" w:space="0" w:color="auto"/>
              <w:right w:val="single" w:sz="4" w:space="0" w:color="auto"/>
            </w:tcBorders>
            <w:shd w:val="clear" w:color="auto" w:fill="auto"/>
            <w:vAlign w:val="center"/>
          </w:tcPr>
          <w:p w14:paraId="2EAFE4BC" w14:textId="77777777" w:rsidR="00ED2083" w:rsidRPr="003A785A" w:rsidRDefault="007B080D" w:rsidP="00ED2083">
            <w:pPr>
              <w:spacing w:after="0" w:line="240" w:lineRule="auto"/>
              <w:rPr>
                <w:rFonts w:ascii="Times New Roman" w:eastAsia="Times New Roman" w:hAnsi="Times New Roman" w:cs="Times New Roman"/>
                <w:color w:val="000000"/>
                <w:sz w:val="20"/>
                <w:szCs w:val="20"/>
                <w:highlight w:val="yellow"/>
                <w:lang w:eastAsia="en-GB"/>
              </w:rPr>
            </w:pPr>
            <w:r w:rsidRPr="003A785A">
              <w:rPr>
                <w:rFonts w:ascii="Times New Roman" w:eastAsia="Times New Roman" w:hAnsi="Times New Roman" w:cs="Times New Roman"/>
                <w:color w:val="000000"/>
                <w:sz w:val="20"/>
                <w:szCs w:val="20"/>
                <w:lang w:eastAsia="en-GB"/>
              </w:rPr>
              <w:t>Type of code of encumbered assets</w:t>
            </w:r>
          </w:p>
        </w:tc>
        <w:tc>
          <w:tcPr>
            <w:tcW w:w="5291" w:type="dxa"/>
            <w:tcBorders>
              <w:top w:val="single" w:sz="4" w:space="0" w:color="auto"/>
              <w:left w:val="nil"/>
              <w:bottom w:val="single" w:sz="4" w:space="0" w:color="auto"/>
              <w:right w:val="single" w:sz="4" w:space="0" w:color="auto"/>
            </w:tcBorders>
            <w:shd w:val="clear" w:color="auto" w:fill="auto"/>
            <w:vAlign w:val="center"/>
          </w:tcPr>
          <w:p w14:paraId="2EAFE4BD" w14:textId="77777777"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Type of ID Code used for the “Asset ID Code” item. One of the options in the following closed list shall be used:</w:t>
            </w:r>
          </w:p>
          <w:p w14:paraId="2EAFE4BE" w14:textId="77777777"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1 - ISO 6166 for ISIN code</w:t>
            </w:r>
          </w:p>
          <w:p w14:paraId="2EAFE4BF" w14:textId="77777777"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2 - CUSIP (The Committee on Uniform Securities Identification Procedures number assigned by the CUSIP Service Bureau for U.S. and Canadian companies)</w:t>
            </w:r>
          </w:p>
          <w:p w14:paraId="2EAFE4C0" w14:textId="77777777"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3 - SEDOL (Stock Exchange Daily Official List for the London Stock Exchange)</w:t>
            </w:r>
          </w:p>
          <w:p w14:paraId="2EAFE4C1" w14:textId="77777777"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4 - WRT (Wertpapier Kenn-Number, the alphanumeric German identification number)</w:t>
            </w:r>
          </w:p>
          <w:p w14:paraId="2EAFE4C2" w14:textId="77777777"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5 - Bloomberg Ticker (Bloomberg letters code that identify a company's securities)</w:t>
            </w:r>
          </w:p>
          <w:p w14:paraId="2EAFE4C3" w14:textId="77777777" w:rsidR="007B080D" w:rsidRPr="003A785A" w:rsidRDefault="007B080D" w:rsidP="007B080D">
            <w:pPr>
              <w:spacing w:after="0"/>
              <w:rPr>
                <w:rFonts w:ascii="Times New Roman" w:hAnsi="Times New Roman" w:cs="Times New Roman"/>
                <w:sz w:val="20"/>
                <w:szCs w:val="20"/>
              </w:rPr>
            </w:pPr>
            <w:r w:rsidRPr="003A785A">
              <w:rPr>
                <w:rFonts w:ascii="Times New Roman" w:hAnsi="Times New Roman" w:cs="Times New Roman"/>
                <w:sz w:val="20"/>
                <w:szCs w:val="20"/>
              </w:rPr>
              <w:t>6 - BBGID (The Bloomberg Global ID)</w:t>
            </w:r>
          </w:p>
          <w:p w14:paraId="2EAFE4C4" w14:textId="77777777" w:rsidR="007B080D" w:rsidRPr="003A785A" w:rsidRDefault="007B080D" w:rsidP="007B080D">
            <w:pPr>
              <w:spacing w:after="0"/>
              <w:rPr>
                <w:rFonts w:ascii="Times New Roman" w:hAnsi="Times New Roman" w:cs="Times New Roman"/>
                <w:sz w:val="20"/>
                <w:szCs w:val="20"/>
                <w:lang w:val="de-DE"/>
              </w:rPr>
            </w:pPr>
            <w:r w:rsidRPr="003A785A">
              <w:rPr>
                <w:rFonts w:ascii="Times New Roman" w:hAnsi="Times New Roman" w:cs="Times New Roman"/>
                <w:sz w:val="20"/>
                <w:szCs w:val="20"/>
                <w:lang w:val="de-DE"/>
              </w:rPr>
              <w:t>7 - Reuters RIC (Reuters instrument code)</w:t>
            </w:r>
          </w:p>
          <w:p w14:paraId="2EAFE4C5" w14:textId="77777777" w:rsidR="00DC359B" w:rsidRPr="003A785A" w:rsidRDefault="00DC359B" w:rsidP="00DC359B">
            <w:pPr>
              <w:spacing w:after="0"/>
              <w:rPr>
                <w:rFonts w:ascii="Times New Roman" w:hAnsi="Times New Roman" w:cs="Times New Roman"/>
                <w:sz w:val="20"/>
                <w:szCs w:val="20"/>
              </w:rPr>
            </w:pPr>
            <w:r w:rsidRPr="003A785A">
              <w:rPr>
                <w:rFonts w:ascii="Times New Roman" w:hAnsi="Times New Roman" w:cs="Times New Roman"/>
                <w:sz w:val="20"/>
                <w:szCs w:val="20"/>
                <w:lang w:val="fr-FR"/>
              </w:rPr>
              <w:t xml:space="preserve">8 – </w:t>
            </w:r>
            <w:r w:rsidRPr="003A785A">
              <w:rPr>
                <w:rFonts w:ascii="Times New Roman" w:hAnsi="Times New Roman" w:cs="Times New Roman"/>
                <w:sz w:val="20"/>
                <w:szCs w:val="20"/>
              </w:rPr>
              <w:t>FIGI (Financial Instrument Global Identifier)</w:t>
            </w:r>
          </w:p>
          <w:p w14:paraId="2EAFE4C6" w14:textId="77777777" w:rsidR="007B080D" w:rsidRPr="003A785A" w:rsidRDefault="00DC359B" w:rsidP="007B080D">
            <w:pPr>
              <w:spacing w:after="0"/>
              <w:rPr>
                <w:rFonts w:ascii="Times New Roman" w:hAnsi="Times New Roman" w:cs="Times New Roman"/>
                <w:sz w:val="20"/>
                <w:szCs w:val="20"/>
              </w:rPr>
            </w:pPr>
            <w:r w:rsidRPr="003A785A">
              <w:rPr>
                <w:rFonts w:ascii="Times New Roman" w:hAnsi="Times New Roman" w:cs="Times New Roman"/>
                <w:sz w:val="20"/>
                <w:szCs w:val="20"/>
              </w:rPr>
              <w:t>9</w:t>
            </w:r>
            <w:r w:rsidR="007B080D" w:rsidRPr="003A785A">
              <w:rPr>
                <w:rFonts w:ascii="Times New Roman" w:hAnsi="Times New Roman" w:cs="Times New Roman"/>
                <w:sz w:val="20"/>
                <w:szCs w:val="20"/>
              </w:rPr>
              <w:t xml:space="preserve"> - Other code by members of the Association of  National Numbering Agencies</w:t>
            </w:r>
          </w:p>
          <w:p w14:paraId="2EAFE4C7" w14:textId="77777777" w:rsidR="00ED2083" w:rsidRPr="003A785A" w:rsidRDefault="00DC359B" w:rsidP="007B080D">
            <w:pPr>
              <w:spacing w:after="0" w:line="240" w:lineRule="auto"/>
              <w:rPr>
                <w:rFonts w:ascii="Times New Roman" w:eastAsia="Times New Roman" w:hAnsi="Times New Roman" w:cs="Times New Roman"/>
                <w:color w:val="000000"/>
                <w:sz w:val="20"/>
                <w:szCs w:val="20"/>
                <w:highlight w:val="yellow"/>
                <w:lang w:eastAsia="en-GB"/>
              </w:rPr>
            </w:pPr>
            <w:r w:rsidRPr="003A785A">
              <w:rPr>
                <w:rFonts w:ascii="Times New Roman" w:hAnsi="Times New Roman" w:cs="Times New Roman"/>
                <w:sz w:val="20"/>
                <w:szCs w:val="20"/>
              </w:rPr>
              <w:t>9</w:t>
            </w:r>
            <w:r w:rsidR="007B080D" w:rsidRPr="003A785A">
              <w:rPr>
                <w:rFonts w:ascii="Times New Roman" w:hAnsi="Times New Roman" w:cs="Times New Roman"/>
                <w:sz w:val="20"/>
                <w:szCs w:val="20"/>
              </w:rPr>
              <w:t>9 - Code attributed by the undertaking</w:t>
            </w:r>
          </w:p>
        </w:tc>
        <w:tc>
          <w:tcPr>
            <w:tcW w:w="2951" w:type="dxa"/>
            <w:tcBorders>
              <w:top w:val="nil"/>
              <w:left w:val="nil"/>
              <w:bottom w:val="nil"/>
              <w:right w:val="nil"/>
            </w:tcBorders>
            <w:shd w:val="clear" w:color="auto" w:fill="auto"/>
            <w:noWrap/>
            <w:vAlign w:val="bottom"/>
          </w:tcPr>
          <w:p w14:paraId="2EAFE4C8"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tcPr>
          <w:p w14:paraId="2EAFE4C9"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tcPr>
          <w:p w14:paraId="2EAFE4CA"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4D2" w14:textId="77777777" w:rsidTr="00DC359B">
        <w:trPr>
          <w:gridAfter w:val="1"/>
          <w:wAfter w:w="593" w:type="dxa"/>
          <w:trHeight w:val="765"/>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14:paraId="2EAFE4CC" w14:textId="77777777"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C0040</w:t>
            </w:r>
          </w:p>
        </w:tc>
        <w:tc>
          <w:tcPr>
            <w:tcW w:w="2363" w:type="dxa"/>
            <w:tcBorders>
              <w:top w:val="nil"/>
              <w:left w:val="nil"/>
              <w:bottom w:val="single" w:sz="4" w:space="0" w:color="auto"/>
              <w:right w:val="single" w:sz="4" w:space="0" w:color="auto"/>
            </w:tcBorders>
            <w:shd w:val="clear" w:color="auto" w:fill="auto"/>
            <w:vAlign w:val="center"/>
            <w:hideMark/>
          </w:tcPr>
          <w:p w14:paraId="2EAFE4CD"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Description of asset</w:t>
            </w:r>
            <w:r w:rsidR="007B080D" w:rsidRPr="003A785A">
              <w:rPr>
                <w:rFonts w:ascii="Times New Roman" w:eastAsia="Times New Roman" w:hAnsi="Times New Roman" w:cs="Times New Roman"/>
                <w:color w:val="000000"/>
                <w:sz w:val="20"/>
                <w:szCs w:val="20"/>
                <w:lang w:eastAsia="en-GB"/>
              </w:rPr>
              <w:t xml:space="preserve"> of encumbered assets</w:t>
            </w:r>
          </w:p>
        </w:tc>
        <w:tc>
          <w:tcPr>
            <w:tcW w:w="5291" w:type="dxa"/>
            <w:tcBorders>
              <w:top w:val="nil"/>
              <w:left w:val="nil"/>
              <w:bottom w:val="single" w:sz="4" w:space="0" w:color="auto"/>
              <w:right w:val="single" w:sz="4" w:space="0" w:color="auto"/>
            </w:tcBorders>
            <w:shd w:val="clear" w:color="auto" w:fill="auto"/>
            <w:vAlign w:val="center"/>
            <w:hideMark/>
          </w:tcPr>
          <w:p w14:paraId="2EAFE4CE"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This should be a description of the asset.</w:t>
            </w:r>
            <w:r w:rsidR="007B080D" w:rsidRPr="003A785A">
              <w:rPr>
                <w:rFonts w:ascii="Times New Roman" w:eastAsia="Times New Roman" w:hAnsi="Times New Roman" w:cs="Times New Roman"/>
                <w:color w:val="000000"/>
                <w:sz w:val="20"/>
                <w:szCs w:val="20"/>
                <w:lang w:eastAsia="en-GB"/>
              </w:rPr>
              <w:t xml:space="preserve"> </w:t>
            </w:r>
            <w:r w:rsidRPr="003A785A">
              <w:rPr>
                <w:rFonts w:ascii="Times New Roman" w:eastAsia="Times New Roman" w:hAnsi="Times New Roman" w:cs="Times New Roman"/>
                <w:color w:val="000000"/>
                <w:sz w:val="20"/>
                <w:szCs w:val="20"/>
                <w:lang w:eastAsia="en-GB"/>
              </w:rPr>
              <w:t xml:space="preserve">This cell should be completed for each encumbered asset. </w:t>
            </w:r>
          </w:p>
        </w:tc>
        <w:tc>
          <w:tcPr>
            <w:tcW w:w="2951" w:type="dxa"/>
            <w:tcBorders>
              <w:top w:val="nil"/>
              <w:left w:val="nil"/>
              <w:bottom w:val="nil"/>
              <w:right w:val="nil"/>
            </w:tcBorders>
            <w:shd w:val="clear" w:color="auto" w:fill="auto"/>
            <w:noWrap/>
            <w:vAlign w:val="bottom"/>
            <w:hideMark/>
          </w:tcPr>
          <w:p w14:paraId="2EAFE4CF"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4D0"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4D1"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4D9" w14:textId="77777777" w:rsidTr="00DC359B">
        <w:trPr>
          <w:gridAfter w:val="1"/>
          <w:wAfter w:w="593" w:type="dxa"/>
          <w:trHeight w:val="922"/>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14:paraId="2EAFE4D3" w14:textId="77777777"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C0050</w:t>
            </w:r>
          </w:p>
        </w:tc>
        <w:tc>
          <w:tcPr>
            <w:tcW w:w="2363" w:type="dxa"/>
            <w:tcBorders>
              <w:top w:val="nil"/>
              <w:left w:val="nil"/>
              <w:bottom w:val="single" w:sz="4" w:space="0" w:color="auto"/>
              <w:right w:val="single" w:sz="4" w:space="0" w:color="auto"/>
            </w:tcBorders>
            <w:shd w:val="clear" w:color="auto" w:fill="auto"/>
            <w:vAlign w:val="center"/>
            <w:hideMark/>
          </w:tcPr>
          <w:p w14:paraId="2EAFE4D4"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Gross value as per balance-sheet</w:t>
            </w:r>
          </w:p>
        </w:tc>
        <w:tc>
          <w:tcPr>
            <w:tcW w:w="5291" w:type="dxa"/>
            <w:tcBorders>
              <w:top w:val="nil"/>
              <w:left w:val="nil"/>
              <w:bottom w:val="single" w:sz="4" w:space="0" w:color="auto"/>
              <w:right w:val="single" w:sz="4" w:space="0" w:color="auto"/>
            </w:tcBorders>
            <w:shd w:val="clear" w:color="auto" w:fill="auto"/>
            <w:vAlign w:val="center"/>
            <w:hideMark/>
          </w:tcPr>
          <w:p w14:paraId="2EAFE4D5"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gross value of the asset that can be attributed to the branch. This cell should be completed for each encumbered asset. </w:t>
            </w:r>
          </w:p>
        </w:tc>
        <w:tc>
          <w:tcPr>
            <w:tcW w:w="2951" w:type="dxa"/>
            <w:tcBorders>
              <w:top w:val="nil"/>
              <w:left w:val="nil"/>
              <w:bottom w:val="nil"/>
              <w:right w:val="nil"/>
            </w:tcBorders>
            <w:shd w:val="clear" w:color="auto" w:fill="auto"/>
            <w:noWrap/>
            <w:vAlign w:val="bottom"/>
            <w:hideMark/>
          </w:tcPr>
          <w:p w14:paraId="2EAFE4D6"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4D7"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4D8"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4E0" w14:textId="77777777" w:rsidTr="003A785A">
        <w:trPr>
          <w:gridAfter w:val="1"/>
          <w:wAfter w:w="593" w:type="dxa"/>
          <w:trHeight w:val="346"/>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14:paraId="2EAFE4DA" w14:textId="77777777"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C0060</w:t>
            </w:r>
          </w:p>
        </w:tc>
        <w:tc>
          <w:tcPr>
            <w:tcW w:w="2363" w:type="dxa"/>
            <w:tcBorders>
              <w:top w:val="nil"/>
              <w:left w:val="nil"/>
              <w:bottom w:val="single" w:sz="4" w:space="0" w:color="auto"/>
              <w:right w:val="single" w:sz="4" w:space="0" w:color="auto"/>
            </w:tcBorders>
            <w:shd w:val="clear" w:color="auto" w:fill="auto"/>
            <w:vAlign w:val="center"/>
            <w:hideMark/>
          </w:tcPr>
          <w:p w14:paraId="2EAFE4DB"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Amount subject to prior security interests</w:t>
            </w:r>
          </w:p>
        </w:tc>
        <w:tc>
          <w:tcPr>
            <w:tcW w:w="5291" w:type="dxa"/>
            <w:tcBorders>
              <w:top w:val="nil"/>
              <w:left w:val="nil"/>
              <w:bottom w:val="single" w:sz="4" w:space="0" w:color="auto"/>
              <w:right w:val="single" w:sz="4" w:space="0" w:color="auto"/>
            </w:tcBorders>
            <w:shd w:val="clear" w:color="auto" w:fill="auto"/>
            <w:vAlign w:val="center"/>
            <w:hideMark/>
          </w:tcPr>
          <w:p w14:paraId="2EAFE4DC"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value of the asset that is subject to prior security interests. This cell should be completed for each encumbered </w:t>
            </w:r>
            <w:r w:rsidRPr="003A785A">
              <w:rPr>
                <w:rFonts w:ascii="Times New Roman" w:eastAsia="Times New Roman" w:hAnsi="Times New Roman" w:cs="Times New Roman"/>
                <w:color w:val="000000"/>
                <w:sz w:val="20"/>
                <w:szCs w:val="20"/>
                <w:lang w:eastAsia="en-GB"/>
              </w:rPr>
              <w:lastRenderedPageBreak/>
              <w:t xml:space="preserve">asset. </w:t>
            </w:r>
          </w:p>
        </w:tc>
        <w:tc>
          <w:tcPr>
            <w:tcW w:w="2951" w:type="dxa"/>
            <w:tcBorders>
              <w:top w:val="nil"/>
              <w:left w:val="nil"/>
              <w:bottom w:val="nil"/>
              <w:right w:val="nil"/>
            </w:tcBorders>
            <w:shd w:val="clear" w:color="auto" w:fill="auto"/>
            <w:noWrap/>
            <w:vAlign w:val="bottom"/>
            <w:hideMark/>
          </w:tcPr>
          <w:p w14:paraId="2EAFE4DD"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4DE"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4DF"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4E7" w14:textId="77777777" w:rsidTr="00DC359B">
        <w:trPr>
          <w:gridAfter w:val="1"/>
          <w:wAfter w:w="593" w:type="dxa"/>
          <w:trHeight w:val="639"/>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14:paraId="2EAFE4E1" w14:textId="77777777"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C0070</w:t>
            </w:r>
          </w:p>
        </w:tc>
        <w:tc>
          <w:tcPr>
            <w:tcW w:w="2363" w:type="dxa"/>
            <w:tcBorders>
              <w:top w:val="nil"/>
              <w:left w:val="nil"/>
              <w:bottom w:val="single" w:sz="4" w:space="0" w:color="auto"/>
              <w:right w:val="single" w:sz="4" w:space="0" w:color="auto"/>
            </w:tcBorders>
            <w:shd w:val="clear" w:color="auto" w:fill="auto"/>
            <w:vAlign w:val="center"/>
            <w:hideMark/>
          </w:tcPr>
          <w:p w14:paraId="2EAFE4E2"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Net value </w:t>
            </w:r>
            <w:r w:rsidR="007B080D" w:rsidRPr="003A785A">
              <w:rPr>
                <w:rFonts w:ascii="Times New Roman" w:eastAsia="Times New Roman" w:hAnsi="Times New Roman" w:cs="Times New Roman"/>
                <w:color w:val="000000"/>
                <w:sz w:val="20"/>
                <w:szCs w:val="20"/>
                <w:lang w:eastAsia="en-GB"/>
              </w:rPr>
              <w:t>of encumbered assets</w:t>
            </w:r>
            <w:r w:rsidRPr="003A785A">
              <w:rPr>
                <w:rFonts w:ascii="Times New Roman" w:eastAsia="Times New Roman" w:hAnsi="Times New Roman" w:cs="Times New Roman"/>
                <w:color w:val="000000"/>
                <w:sz w:val="20"/>
                <w:szCs w:val="20"/>
                <w:lang w:eastAsia="en-GB"/>
              </w:rPr>
              <w:t xml:space="preserve"> </w:t>
            </w:r>
          </w:p>
        </w:tc>
        <w:tc>
          <w:tcPr>
            <w:tcW w:w="5291" w:type="dxa"/>
            <w:tcBorders>
              <w:top w:val="nil"/>
              <w:left w:val="nil"/>
              <w:bottom w:val="single" w:sz="4" w:space="0" w:color="auto"/>
              <w:right w:val="single" w:sz="4" w:space="0" w:color="auto"/>
            </w:tcBorders>
            <w:shd w:val="clear" w:color="auto" w:fill="auto"/>
            <w:vAlign w:val="center"/>
            <w:hideMark/>
          </w:tcPr>
          <w:p w14:paraId="2EAFE4E3"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net amount of the asset reported as available for the branch. This cell should be completed for each encumbered asset. </w:t>
            </w:r>
          </w:p>
        </w:tc>
        <w:tc>
          <w:tcPr>
            <w:tcW w:w="2951" w:type="dxa"/>
            <w:tcBorders>
              <w:top w:val="nil"/>
              <w:left w:val="nil"/>
              <w:bottom w:val="nil"/>
              <w:right w:val="nil"/>
            </w:tcBorders>
            <w:shd w:val="clear" w:color="auto" w:fill="auto"/>
            <w:noWrap/>
            <w:vAlign w:val="bottom"/>
            <w:hideMark/>
          </w:tcPr>
          <w:p w14:paraId="2EAFE4E4"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4E5"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4E6"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4EE" w14:textId="77777777" w:rsidTr="00DC359B">
        <w:trPr>
          <w:gridAfter w:val="1"/>
          <w:wAfter w:w="593" w:type="dxa"/>
          <w:trHeight w:val="553"/>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14:paraId="2EAFE4E8" w14:textId="77777777" w:rsidR="00ED2083" w:rsidRPr="003A785A" w:rsidRDefault="007B080D"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C0080</w:t>
            </w:r>
          </w:p>
        </w:tc>
        <w:tc>
          <w:tcPr>
            <w:tcW w:w="2363" w:type="dxa"/>
            <w:tcBorders>
              <w:top w:val="nil"/>
              <w:left w:val="nil"/>
              <w:bottom w:val="single" w:sz="4" w:space="0" w:color="auto"/>
              <w:right w:val="single" w:sz="4" w:space="0" w:color="auto"/>
            </w:tcBorders>
            <w:shd w:val="clear" w:color="auto" w:fill="auto"/>
            <w:vAlign w:val="center"/>
            <w:hideMark/>
          </w:tcPr>
          <w:p w14:paraId="2EAFE4E9"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Description of encumbrances</w:t>
            </w:r>
          </w:p>
        </w:tc>
        <w:tc>
          <w:tcPr>
            <w:tcW w:w="5291" w:type="dxa"/>
            <w:tcBorders>
              <w:top w:val="nil"/>
              <w:left w:val="nil"/>
              <w:bottom w:val="single" w:sz="4" w:space="0" w:color="auto"/>
              <w:right w:val="single" w:sz="4" w:space="0" w:color="auto"/>
            </w:tcBorders>
            <w:shd w:val="clear" w:color="auto" w:fill="auto"/>
            <w:vAlign w:val="center"/>
            <w:hideMark/>
          </w:tcPr>
          <w:p w14:paraId="2EAFE4EA"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description of the encumbrances </w:t>
            </w:r>
          </w:p>
        </w:tc>
        <w:tc>
          <w:tcPr>
            <w:tcW w:w="2951" w:type="dxa"/>
            <w:tcBorders>
              <w:top w:val="nil"/>
              <w:left w:val="nil"/>
              <w:bottom w:val="nil"/>
              <w:right w:val="nil"/>
            </w:tcBorders>
            <w:shd w:val="clear" w:color="auto" w:fill="auto"/>
            <w:noWrap/>
            <w:vAlign w:val="bottom"/>
            <w:hideMark/>
          </w:tcPr>
          <w:p w14:paraId="2EAFE4EB"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4EC"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4ED"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4F5" w14:textId="77777777" w:rsidTr="00DC359B">
        <w:trPr>
          <w:gridAfter w:val="1"/>
          <w:wAfter w:w="593" w:type="dxa"/>
          <w:trHeight w:val="300"/>
        </w:trPr>
        <w:tc>
          <w:tcPr>
            <w:tcW w:w="1418" w:type="dxa"/>
            <w:gridSpan w:val="2"/>
            <w:tcBorders>
              <w:top w:val="nil"/>
              <w:left w:val="nil"/>
              <w:bottom w:val="nil"/>
              <w:right w:val="nil"/>
            </w:tcBorders>
            <w:shd w:val="clear" w:color="auto" w:fill="auto"/>
            <w:noWrap/>
            <w:vAlign w:val="bottom"/>
            <w:hideMark/>
          </w:tcPr>
          <w:p w14:paraId="2EAFE4EF"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2363" w:type="dxa"/>
            <w:tcBorders>
              <w:top w:val="nil"/>
              <w:left w:val="nil"/>
              <w:bottom w:val="nil"/>
              <w:right w:val="nil"/>
            </w:tcBorders>
            <w:shd w:val="clear" w:color="auto" w:fill="auto"/>
            <w:vAlign w:val="bottom"/>
            <w:hideMark/>
          </w:tcPr>
          <w:p w14:paraId="2EAFE4F0"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5291" w:type="dxa"/>
            <w:tcBorders>
              <w:top w:val="nil"/>
              <w:left w:val="nil"/>
              <w:bottom w:val="nil"/>
              <w:right w:val="nil"/>
            </w:tcBorders>
            <w:shd w:val="clear" w:color="auto" w:fill="auto"/>
            <w:vAlign w:val="bottom"/>
            <w:hideMark/>
          </w:tcPr>
          <w:p w14:paraId="2EAFE4F1"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2951" w:type="dxa"/>
            <w:tcBorders>
              <w:top w:val="nil"/>
              <w:left w:val="nil"/>
              <w:bottom w:val="nil"/>
              <w:right w:val="nil"/>
            </w:tcBorders>
            <w:shd w:val="clear" w:color="auto" w:fill="auto"/>
            <w:noWrap/>
            <w:vAlign w:val="bottom"/>
            <w:hideMark/>
          </w:tcPr>
          <w:p w14:paraId="2EAFE4F2"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4F3"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4F4"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4FA" w14:textId="77777777" w:rsidTr="00DC359B">
        <w:trPr>
          <w:gridAfter w:val="1"/>
          <w:wAfter w:w="593" w:type="dxa"/>
          <w:trHeight w:val="300"/>
        </w:trPr>
        <w:tc>
          <w:tcPr>
            <w:tcW w:w="9072" w:type="dxa"/>
            <w:gridSpan w:val="4"/>
            <w:tcBorders>
              <w:top w:val="nil"/>
              <w:left w:val="nil"/>
              <w:bottom w:val="nil"/>
              <w:right w:val="nil"/>
            </w:tcBorders>
            <w:shd w:val="clear" w:color="auto" w:fill="auto"/>
            <w:vAlign w:val="bottom"/>
            <w:hideMark/>
          </w:tcPr>
          <w:p w14:paraId="2EAFE4F6" w14:textId="77777777" w:rsidR="00ED2083" w:rsidRPr="003A785A" w:rsidRDefault="00ED2083" w:rsidP="00ED2083">
            <w:pPr>
              <w:spacing w:after="0" w:line="240" w:lineRule="auto"/>
              <w:rPr>
                <w:rFonts w:ascii="Times New Roman" w:eastAsia="Times New Roman" w:hAnsi="Times New Roman" w:cs="Times New Roman"/>
                <w:b/>
                <w:bCs/>
                <w:color w:val="000000"/>
                <w:sz w:val="20"/>
                <w:szCs w:val="20"/>
                <w:lang w:eastAsia="en-GB"/>
              </w:rPr>
            </w:pPr>
            <w:r w:rsidRPr="003A785A">
              <w:rPr>
                <w:rFonts w:ascii="Times New Roman" w:eastAsia="Times New Roman" w:hAnsi="Times New Roman" w:cs="Times New Roman"/>
                <w:b/>
                <w:bCs/>
                <w:color w:val="000000"/>
                <w:sz w:val="20"/>
                <w:szCs w:val="20"/>
                <w:lang w:eastAsia="en-GB"/>
              </w:rPr>
              <w:t xml:space="preserve">List of preferential claims to be paid out of branch available assets </w:t>
            </w:r>
          </w:p>
        </w:tc>
        <w:tc>
          <w:tcPr>
            <w:tcW w:w="2951" w:type="dxa"/>
            <w:tcBorders>
              <w:top w:val="nil"/>
              <w:left w:val="nil"/>
              <w:bottom w:val="nil"/>
              <w:right w:val="nil"/>
            </w:tcBorders>
            <w:shd w:val="clear" w:color="auto" w:fill="auto"/>
            <w:noWrap/>
            <w:vAlign w:val="bottom"/>
            <w:hideMark/>
          </w:tcPr>
          <w:p w14:paraId="2EAFE4F7"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4F8"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4F9"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FD42C5" w:rsidRPr="003A785A" w14:paraId="2EAFE501" w14:textId="77777777" w:rsidTr="00DC359B">
        <w:trPr>
          <w:gridAfter w:val="1"/>
          <w:wAfter w:w="593" w:type="dxa"/>
          <w:trHeight w:val="44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FE4FB" w14:textId="77777777"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C0090</w:t>
            </w:r>
          </w:p>
        </w:tc>
        <w:tc>
          <w:tcPr>
            <w:tcW w:w="2363" w:type="dxa"/>
            <w:tcBorders>
              <w:top w:val="single" w:sz="4" w:space="0" w:color="auto"/>
              <w:left w:val="nil"/>
              <w:bottom w:val="single" w:sz="4" w:space="0" w:color="auto"/>
              <w:right w:val="single" w:sz="4" w:space="0" w:color="auto"/>
            </w:tcBorders>
            <w:shd w:val="clear" w:color="auto" w:fill="auto"/>
            <w:vAlign w:val="center"/>
          </w:tcPr>
          <w:p w14:paraId="2EAFE4FC" w14:textId="77777777"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Balance sheet liability</w:t>
            </w:r>
          </w:p>
        </w:tc>
        <w:tc>
          <w:tcPr>
            <w:tcW w:w="5291" w:type="dxa"/>
            <w:tcBorders>
              <w:top w:val="single" w:sz="4" w:space="0" w:color="auto"/>
              <w:left w:val="nil"/>
              <w:bottom w:val="single" w:sz="4" w:space="0" w:color="auto"/>
              <w:right w:val="single" w:sz="4" w:space="0" w:color="auto"/>
            </w:tcBorders>
            <w:shd w:val="clear" w:color="auto" w:fill="auto"/>
            <w:vAlign w:val="center"/>
          </w:tcPr>
          <w:p w14:paraId="2EAFE4FD" w14:textId="77777777" w:rsidR="00FD42C5" w:rsidRPr="003A785A" w:rsidRDefault="00FD42C5" w:rsidP="00FD42C5">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Description of the balance sheet liability</w:t>
            </w:r>
          </w:p>
        </w:tc>
        <w:tc>
          <w:tcPr>
            <w:tcW w:w="2951" w:type="dxa"/>
            <w:tcBorders>
              <w:top w:val="nil"/>
              <w:left w:val="nil"/>
              <w:bottom w:val="nil"/>
              <w:right w:val="nil"/>
            </w:tcBorders>
            <w:shd w:val="clear" w:color="auto" w:fill="auto"/>
            <w:noWrap/>
            <w:vAlign w:val="bottom"/>
          </w:tcPr>
          <w:p w14:paraId="2EAFE4FE" w14:textId="77777777"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tcPr>
          <w:p w14:paraId="2EAFE4FF" w14:textId="77777777"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tcPr>
          <w:p w14:paraId="2EAFE500" w14:textId="77777777" w:rsidR="00FD42C5" w:rsidRPr="003A785A" w:rsidRDefault="00FD42C5"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508" w14:textId="77777777" w:rsidTr="00DC359B">
        <w:trPr>
          <w:gridAfter w:val="1"/>
          <w:wAfter w:w="593" w:type="dxa"/>
          <w:trHeight w:val="1034"/>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AFE502" w14:textId="77777777" w:rsidR="00ED2083" w:rsidRPr="003A785A" w:rsidRDefault="00FD42C5"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C0100</w:t>
            </w:r>
          </w:p>
        </w:tc>
        <w:tc>
          <w:tcPr>
            <w:tcW w:w="2363" w:type="dxa"/>
            <w:tcBorders>
              <w:top w:val="single" w:sz="4" w:space="0" w:color="auto"/>
              <w:left w:val="nil"/>
              <w:bottom w:val="single" w:sz="4" w:space="0" w:color="auto"/>
              <w:right w:val="single" w:sz="4" w:space="0" w:color="auto"/>
            </w:tcBorders>
            <w:shd w:val="clear" w:color="auto" w:fill="auto"/>
            <w:vAlign w:val="center"/>
            <w:hideMark/>
          </w:tcPr>
          <w:p w14:paraId="2EAFE503"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Gross value</w:t>
            </w:r>
          </w:p>
        </w:tc>
        <w:tc>
          <w:tcPr>
            <w:tcW w:w="5291" w:type="dxa"/>
            <w:tcBorders>
              <w:top w:val="single" w:sz="4" w:space="0" w:color="auto"/>
              <w:left w:val="nil"/>
              <w:bottom w:val="single" w:sz="4" w:space="0" w:color="auto"/>
              <w:right w:val="single" w:sz="4" w:space="0" w:color="auto"/>
            </w:tcBorders>
            <w:shd w:val="clear" w:color="auto" w:fill="auto"/>
            <w:vAlign w:val="center"/>
            <w:hideMark/>
          </w:tcPr>
          <w:p w14:paraId="2EAFE504"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gross value of the liability. This cell should list each liability included in 'other creditors' in the balance, whether there is a preferential claim or not. In the case where there is no preferential claim the gross value will equal the net value. </w:t>
            </w:r>
          </w:p>
        </w:tc>
        <w:tc>
          <w:tcPr>
            <w:tcW w:w="2951" w:type="dxa"/>
            <w:tcBorders>
              <w:top w:val="nil"/>
              <w:left w:val="nil"/>
              <w:bottom w:val="nil"/>
              <w:right w:val="nil"/>
            </w:tcBorders>
            <w:shd w:val="clear" w:color="auto" w:fill="auto"/>
            <w:noWrap/>
            <w:vAlign w:val="bottom"/>
            <w:hideMark/>
          </w:tcPr>
          <w:p w14:paraId="2EAFE505"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506"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507"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50F" w14:textId="77777777" w:rsidTr="00DC359B">
        <w:trPr>
          <w:gridAfter w:val="1"/>
          <w:wAfter w:w="593" w:type="dxa"/>
          <w:trHeight w:val="1779"/>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14:paraId="2EAFE509" w14:textId="77777777" w:rsidR="00ED2083" w:rsidRPr="003A785A" w:rsidRDefault="00FD42C5"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C0110</w:t>
            </w:r>
          </w:p>
        </w:tc>
        <w:tc>
          <w:tcPr>
            <w:tcW w:w="2363" w:type="dxa"/>
            <w:tcBorders>
              <w:top w:val="nil"/>
              <w:left w:val="nil"/>
              <w:bottom w:val="single" w:sz="4" w:space="0" w:color="auto"/>
              <w:right w:val="single" w:sz="4" w:space="0" w:color="auto"/>
            </w:tcBorders>
            <w:shd w:val="clear" w:color="auto" w:fill="auto"/>
            <w:vAlign w:val="center"/>
            <w:hideMark/>
          </w:tcPr>
          <w:p w14:paraId="2EAFE50A"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Preferential claim</w:t>
            </w:r>
          </w:p>
        </w:tc>
        <w:tc>
          <w:tcPr>
            <w:tcW w:w="5291" w:type="dxa"/>
            <w:tcBorders>
              <w:top w:val="nil"/>
              <w:left w:val="nil"/>
              <w:bottom w:val="single" w:sz="4" w:space="0" w:color="auto"/>
              <w:right w:val="single" w:sz="4" w:space="0" w:color="auto"/>
            </w:tcBorders>
            <w:shd w:val="clear" w:color="auto" w:fill="auto"/>
            <w:vAlign w:val="center"/>
            <w:hideMark/>
          </w:tcPr>
          <w:p w14:paraId="2EAFE50B"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 xml:space="preserve">This is the amount of the preferential claim related to the liability. This cell should list each liability included in 'other creditors' in the balance sheet, whether there is a preferential claim or not. Where there is no preferential claim the value will be 0. Preferential claims should only be included where they are payable from branch available assets in priority to insurance claims. </w:t>
            </w:r>
          </w:p>
        </w:tc>
        <w:tc>
          <w:tcPr>
            <w:tcW w:w="2951" w:type="dxa"/>
            <w:tcBorders>
              <w:top w:val="nil"/>
              <w:left w:val="nil"/>
              <w:bottom w:val="nil"/>
              <w:right w:val="nil"/>
            </w:tcBorders>
            <w:shd w:val="clear" w:color="auto" w:fill="auto"/>
            <w:noWrap/>
            <w:vAlign w:val="bottom"/>
            <w:hideMark/>
          </w:tcPr>
          <w:p w14:paraId="2EAFE50C"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50D"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50E"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516" w14:textId="77777777" w:rsidTr="00DC359B">
        <w:trPr>
          <w:gridAfter w:val="1"/>
          <w:wAfter w:w="593" w:type="dxa"/>
          <w:trHeight w:val="1272"/>
        </w:trPr>
        <w:tc>
          <w:tcPr>
            <w:tcW w:w="1418" w:type="dxa"/>
            <w:gridSpan w:val="2"/>
            <w:tcBorders>
              <w:top w:val="nil"/>
              <w:left w:val="single" w:sz="4" w:space="0" w:color="auto"/>
              <w:bottom w:val="single" w:sz="4" w:space="0" w:color="auto"/>
              <w:right w:val="single" w:sz="4" w:space="0" w:color="auto"/>
            </w:tcBorders>
            <w:shd w:val="clear" w:color="auto" w:fill="auto"/>
            <w:vAlign w:val="center"/>
            <w:hideMark/>
          </w:tcPr>
          <w:p w14:paraId="2EAFE510" w14:textId="77777777" w:rsidR="00ED2083" w:rsidRPr="003A785A" w:rsidRDefault="00FD42C5" w:rsidP="00DC359B">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C0120</w:t>
            </w:r>
          </w:p>
        </w:tc>
        <w:tc>
          <w:tcPr>
            <w:tcW w:w="2363" w:type="dxa"/>
            <w:tcBorders>
              <w:top w:val="nil"/>
              <w:left w:val="nil"/>
              <w:bottom w:val="single" w:sz="4" w:space="0" w:color="auto"/>
              <w:right w:val="single" w:sz="4" w:space="0" w:color="auto"/>
            </w:tcBorders>
            <w:shd w:val="clear" w:color="auto" w:fill="auto"/>
            <w:vAlign w:val="center"/>
            <w:hideMark/>
          </w:tcPr>
          <w:p w14:paraId="2EAFE511"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Net amount</w:t>
            </w:r>
          </w:p>
        </w:tc>
        <w:tc>
          <w:tcPr>
            <w:tcW w:w="5291" w:type="dxa"/>
            <w:tcBorders>
              <w:top w:val="nil"/>
              <w:left w:val="nil"/>
              <w:bottom w:val="single" w:sz="4" w:space="0" w:color="auto"/>
              <w:right w:val="single" w:sz="4" w:space="0" w:color="auto"/>
            </w:tcBorders>
            <w:shd w:val="clear" w:color="auto" w:fill="auto"/>
            <w:vAlign w:val="center"/>
            <w:hideMark/>
          </w:tcPr>
          <w:p w14:paraId="2EAFE512"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r w:rsidRPr="003A785A">
              <w:rPr>
                <w:rFonts w:ascii="Times New Roman" w:eastAsia="Times New Roman" w:hAnsi="Times New Roman" w:cs="Times New Roman"/>
                <w:color w:val="000000"/>
                <w:sz w:val="20"/>
                <w:szCs w:val="20"/>
                <w:lang w:eastAsia="en-GB"/>
              </w:rPr>
              <w:t>This is the net value of the liability when preferential claims are taken into account. This cell should list each liability included in 'other creditors' in the balance sheet, whether there is a preferential claim or not. Where there is no preferential claim the net value will</w:t>
            </w:r>
            <w:r w:rsidR="007B080D" w:rsidRPr="003A785A">
              <w:rPr>
                <w:rFonts w:ascii="Times New Roman" w:eastAsia="Times New Roman" w:hAnsi="Times New Roman" w:cs="Times New Roman"/>
                <w:color w:val="000000"/>
                <w:sz w:val="20"/>
                <w:szCs w:val="20"/>
                <w:lang w:eastAsia="en-GB"/>
              </w:rPr>
              <w:t xml:space="preserve"> equal the gross value. </w:t>
            </w:r>
          </w:p>
        </w:tc>
        <w:tc>
          <w:tcPr>
            <w:tcW w:w="2951" w:type="dxa"/>
            <w:tcBorders>
              <w:top w:val="nil"/>
              <w:left w:val="nil"/>
              <w:bottom w:val="nil"/>
              <w:right w:val="nil"/>
            </w:tcBorders>
            <w:shd w:val="clear" w:color="auto" w:fill="auto"/>
            <w:noWrap/>
            <w:vAlign w:val="bottom"/>
            <w:hideMark/>
          </w:tcPr>
          <w:p w14:paraId="2EAFE513"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514"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515"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r w:rsidR="00ED2083" w:rsidRPr="003A785A" w14:paraId="2EAFE51D" w14:textId="77777777" w:rsidTr="00DC359B">
        <w:trPr>
          <w:gridAfter w:val="1"/>
          <w:wAfter w:w="593" w:type="dxa"/>
          <w:trHeight w:val="300"/>
        </w:trPr>
        <w:tc>
          <w:tcPr>
            <w:tcW w:w="1418" w:type="dxa"/>
            <w:gridSpan w:val="2"/>
            <w:tcBorders>
              <w:top w:val="nil"/>
              <w:left w:val="nil"/>
              <w:bottom w:val="nil"/>
              <w:right w:val="nil"/>
            </w:tcBorders>
            <w:shd w:val="clear" w:color="auto" w:fill="auto"/>
            <w:vAlign w:val="bottom"/>
            <w:hideMark/>
          </w:tcPr>
          <w:p w14:paraId="2EAFE517"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2363" w:type="dxa"/>
            <w:tcBorders>
              <w:top w:val="nil"/>
              <w:left w:val="nil"/>
              <w:bottom w:val="nil"/>
              <w:right w:val="nil"/>
            </w:tcBorders>
            <w:shd w:val="clear" w:color="auto" w:fill="auto"/>
            <w:vAlign w:val="bottom"/>
            <w:hideMark/>
          </w:tcPr>
          <w:p w14:paraId="2EAFE518"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5291" w:type="dxa"/>
            <w:tcBorders>
              <w:top w:val="nil"/>
              <w:left w:val="nil"/>
              <w:bottom w:val="nil"/>
              <w:right w:val="nil"/>
            </w:tcBorders>
            <w:shd w:val="clear" w:color="auto" w:fill="auto"/>
            <w:vAlign w:val="bottom"/>
            <w:hideMark/>
          </w:tcPr>
          <w:p w14:paraId="2EAFE519"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2951" w:type="dxa"/>
            <w:tcBorders>
              <w:top w:val="nil"/>
              <w:left w:val="nil"/>
              <w:bottom w:val="nil"/>
              <w:right w:val="nil"/>
            </w:tcBorders>
            <w:shd w:val="clear" w:color="auto" w:fill="auto"/>
            <w:noWrap/>
            <w:vAlign w:val="bottom"/>
            <w:hideMark/>
          </w:tcPr>
          <w:p w14:paraId="2EAFE51A"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675" w:type="dxa"/>
            <w:tcBorders>
              <w:top w:val="nil"/>
              <w:left w:val="nil"/>
              <w:bottom w:val="nil"/>
              <w:right w:val="nil"/>
            </w:tcBorders>
            <w:shd w:val="clear" w:color="auto" w:fill="auto"/>
            <w:noWrap/>
            <w:vAlign w:val="bottom"/>
            <w:hideMark/>
          </w:tcPr>
          <w:p w14:paraId="2EAFE51B"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c>
          <w:tcPr>
            <w:tcW w:w="1552" w:type="dxa"/>
            <w:tcBorders>
              <w:top w:val="nil"/>
              <w:left w:val="nil"/>
              <w:bottom w:val="nil"/>
              <w:right w:val="nil"/>
            </w:tcBorders>
            <w:shd w:val="clear" w:color="auto" w:fill="auto"/>
            <w:noWrap/>
            <w:vAlign w:val="bottom"/>
            <w:hideMark/>
          </w:tcPr>
          <w:p w14:paraId="2EAFE51C" w14:textId="77777777" w:rsidR="00ED2083" w:rsidRPr="003A785A" w:rsidRDefault="00ED2083" w:rsidP="00ED2083">
            <w:pPr>
              <w:spacing w:after="0" w:line="240" w:lineRule="auto"/>
              <w:rPr>
                <w:rFonts w:ascii="Times New Roman" w:eastAsia="Times New Roman" w:hAnsi="Times New Roman" w:cs="Times New Roman"/>
                <w:color w:val="000000"/>
                <w:sz w:val="20"/>
                <w:szCs w:val="20"/>
                <w:lang w:eastAsia="en-GB"/>
              </w:rPr>
            </w:pPr>
          </w:p>
        </w:tc>
      </w:tr>
    </w:tbl>
    <w:p w14:paraId="2EAFE51E" w14:textId="77777777" w:rsidR="0077349E" w:rsidRPr="003A785A" w:rsidRDefault="0077349E">
      <w:pPr>
        <w:rPr>
          <w:rFonts w:ascii="Times New Roman" w:hAnsi="Times New Roman" w:cs="Times New Roman"/>
          <w:sz w:val="20"/>
          <w:szCs w:val="20"/>
        </w:rPr>
      </w:pPr>
    </w:p>
    <w:p w14:paraId="2EAFE51F" w14:textId="77777777" w:rsidR="007B080D" w:rsidRPr="003A785A" w:rsidRDefault="007B080D">
      <w:pPr>
        <w:rPr>
          <w:rFonts w:ascii="Times New Roman" w:hAnsi="Times New Roman" w:cs="Times New Roman"/>
          <w:sz w:val="20"/>
          <w:szCs w:val="20"/>
        </w:rPr>
      </w:pPr>
    </w:p>
    <w:sectPr w:rsidR="007B080D" w:rsidRPr="003A785A" w:rsidSect="00ED2083">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9C14C" w14:textId="77777777" w:rsidR="003532E8" w:rsidRDefault="003532E8" w:rsidP="003E3BD1">
      <w:pPr>
        <w:spacing w:after="0" w:line="240" w:lineRule="auto"/>
      </w:pPr>
      <w:r>
        <w:separator/>
      </w:r>
    </w:p>
  </w:endnote>
  <w:endnote w:type="continuationSeparator" w:id="0">
    <w:p w14:paraId="51C91BC1" w14:textId="77777777" w:rsidR="003532E8" w:rsidRDefault="003532E8" w:rsidP="003E3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FE526" w14:textId="77777777" w:rsidR="003E3BD1" w:rsidRDefault="003E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FE527" w14:textId="77777777" w:rsidR="003E3BD1" w:rsidRDefault="003E3B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FE529" w14:textId="77777777" w:rsidR="003E3BD1" w:rsidRDefault="003E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1D4E4" w14:textId="77777777" w:rsidR="003532E8" w:rsidRDefault="003532E8" w:rsidP="003E3BD1">
      <w:pPr>
        <w:spacing w:after="0" w:line="240" w:lineRule="auto"/>
      </w:pPr>
      <w:r>
        <w:separator/>
      </w:r>
    </w:p>
  </w:footnote>
  <w:footnote w:type="continuationSeparator" w:id="0">
    <w:p w14:paraId="099C811D" w14:textId="77777777" w:rsidR="003532E8" w:rsidRDefault="003532E8" w:rsidP="003E3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FE524" w14:textId="77777777" w:rsidR="003E3BD1" w:rsidRDefault="003E3B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FE525" w14:textId="77777777" w:rsidR="003E3BD1" w:rsidRDefault="003E3B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FE528" w14:textId="77777777" w:rsidR="003E3BD1" w:rsidRDefault="003E3B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activeWritingStyle w:appName="MSWord" w:lang="fr-FR" w:vendorID="64" w:dllVersion="131078" w:nlCheck="1" w:checkStyle="0"/>
  <w:activeWritingStyle w:appName="MSWord" w:lang="en-GB" w:vendorID="64" w:dllVersion="131078" w:nlCheck="1" w:checkStyle="1"/>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D2083"/>
    <w:rsid w:val="001D45D5"/>
    <w:rsid w:val="003532E8"/>
    <w:rsid w:val="003A785A"/>
    <w:rsid w:val="003E3BD1"/>
    <w:rsid w:val="00451F7A"/>
    <w:rsid w:val="005242E7"/>
    <w:rsid w:val="0077349E"/>
    <w:rsid w:val="007B080D"/>
    <w:rsid w:val="008E5EE8"/>
    <w:rsid w:val="00972376"/>
    <w:rsid w:val="009C4BC4"/>
    <w:rsid w:val="00AB4F46"/>
    <w:rsid w:val="00DC359B"/>
    <w:rsid w:val="00E91985"/>
    <w:rsid w:val="00ED2083"/>
    <w:rsid w:val="00FD42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FE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4B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C4"/>
    <w:rPr>
      <w:rFonts w:ascii="Tahoma" w:hAnsi="Tahoma" w:cs="Tahoma"/>
      <w:sz w:val="16"/>
      <w:szCs w:val="16"/>
    </w:rPr>
  </w:style>
  <w:style w:type="paragraph" w:styleId="Header">
    <w:name w:val="header"/>
    <w:basedOn w:val="Normal"/>
    <w:link w:val="HeaderChar"/>
    <w:uiPriority w:val="99"/>
    <w:unhideWhenUsed/>
    <w:rsid w:val="003E3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3BD1"/>
  </w:style>
  <w:style w:type="paragraph" w:styleId="Footer">
    <w:name w:val="footer"/>
    <w:basedOn w:val="Normal"/>
    <w:link w:val="FooterChar"/>
    <w:uiPriority w:val="99"/>
    <w:unhideWhenUsed/>
    <w:rsid w:val="003E3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3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19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2022-03-18T09:35:00Z</dcterms:created>
  <dcterms:modified xsi:type="dcterms:W3CDTF">2022-03-18T09:35:00Z</dcterms:modified>
</cp:coreProperties>
</file>